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>
      <w:pPr>
        <w:pStyle w:val="18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>
      <w:pPr>
        <w:pStyle w:val="18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Style w:val="16"/>
        <w:tblW w:w="1029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65" w:hRule="atLeast"/>
          <w:jc w:val="center"/>
        </w:trPr>
        <w:tc>
          <w:tcPr>
            <w:tcW w:w="10285" w:type="dxa"/>
            <w:gridSpan w:val="6"/>
            <w:tcBorders>
              <w:bottom w:val="single" w:color="auto" w:sz="4" w:space="0"/>
            </w:tcBorders>
          </w:tcPr>
          <w:p>
            <w:pPr>
              <w:pStyle w:val="18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01/2019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09" w:type="dxa"/>
            <w:tcBorders>
              <w:bottom w:val="single" w:color="auto" w:sz="4" w:space="0"/>
            </w:tcBorders>
          </w:tcPr>
          <w:p>
            <w:pPr>
              <w:pStyle w:val="18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color="auto" w:sz="4" w:space="0"/>
              <w:right w:val="doub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  <w:bottom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n.c.a. : neclasificate altundeva</w:t>
            </w:r>
          </w:p>
        </w:tc>
        <w:tc>
          <w:tcPr>
            <w:tcW w:w="2162" w:type="dxa"/>
            <w:tcBorders>
              <w:bottom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109" w:type="dxa"/>
            <w:tcBorders>
              <w:bottom w:val="single" w:color="auto" w:sz="4" w:space="0"/>
            </w:tcBorders>
          </w:tcPr>
          <w:p>
            <w:pPr>
              <w:pStyle w:val="18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color="auto" w:sz="4" w:space="0"/>
              <w:right w:val="doub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color="auto" w:sz="4" w:space="0"/>
              <w:bottom w:val="single" w:color="auto" w:sz="4" w:space="0"/>
            </w:tcBorders>
          </w:tcPr>
          <w:p>
            <w:pPr>
              <w:pStyle w:val="18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color="auto" w:sz="4" w:space="0"/>
            </w:tcBorders>
          </w:tcPr>
          <w:p>
            <w:pPr>
              <w:pStyle w:val="18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color="auto" w:sz="4" w:space="0"/>
            </w:tcBorders>
          </w:tcPr>
          <w:p>
            <w:pPr>
              <w:pStyle w:val="18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09" w:type="dxa"/>
            <w:shd w:val="clear" w:color="auto" w:fill="D9D9D9"/>
          </w:tcPr>
          <w:p>
            <w:pPr>
              <w:pStyle w:val="18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>
            <w:pPr>
              <w:pStyle w:val="18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shd w:val="clear" w:color="auto" w:fill="D9D9D9"/>
          </w:tcPr>
          <w:p>
            <w:pPr>
              <w:pStyle w:val="18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2162" w:type="dxa"/>
            <w:shd w:val="clear" w:color="auto" w:fill="D9D9D9"/>
          </w:tcPr>
          <w:p>
            <w:pPr>
              <w:pStyle w:val="18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>
            <w:pPr>
              <w:pStyle w:val="18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0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21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construcţiilor metalice şi a produselor din metal, exclusiv maşini, utilaje şi instalaţii 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0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21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10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uşi şi ferestre din metal </w:t>
            </w:r>
          </w:p>
        </w:tc>
        <w:tc>
          <w:tcPr>
            <w:tcW w:w="21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0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şi magazine </w:t>
            </w:r>
          </w:p>
        </w:tc>
        <w:tc>
          <w:tcPr>
            <w:tcW w:w="21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0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n.c.a. 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109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shd w:val="clear" w:color="auto" w:fill="D9D9D9"/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construcţii 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109" w:type="dxa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Lucrări de demolare şi de pregătire a terenului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Lucrari de pregatire a terenului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109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Lucrări de instalaţii electrice şi tehnico-sanitare şi alte lucrări de instalaţii pentru construcţii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09" w:type="dxa"/>
            <w:tcBorders>
              <w:top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color="auto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color="auto" w:sz="4" w:space="0"/>
              <w:lef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instalaţii pentru construcţii </w:t>
            </w:r>
          </w:p>
        </w:tc>
        <w:tc>
          <w:tcPr>
            <w:tcW w:w="2162" w:type="dxa"/>
            <w:tcBorders>
              <w:top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109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şi dulgherie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2162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Întreţinerea şi repararea autovehiculelor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  <w:p>
            <w:pPr>
              <w:pStyle w:val="18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agropensiuni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Restaurante şi alte activităţi de servicii de alimentaţie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  <w:p>
            <w:pPr>
              <w:pStyle w:val="6"/>
              <w:jc w:val="both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2162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curăţenie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color w:val="333333"/>
                <w:sz w:val="21"/>
                <w:szCs w:val="21"/>
                <w:shd w:val="clear" w:color="auto" w:fill="F5F5F5"/>
              </w:rPr>
              <w:t>Activitati generale (nespecializate) de curatenie interioara a cladirilor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D9D9D9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 referitoare la sănătatea umană</w:t>
            </w:r>
          </w:p>
        </w:tc>
        <w:tc>
          <w:tcPr>
            <w:tcW w:w="2162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asistenţă medicală ambulatorie şi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Activităţi de asistenţă medicală generală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333333"/>
                <w:sz w:val="21"/>
                <w:szCs w:val="21"/>
                <w:shd w:val="clear" w:color="auto" w:fill="F5F5F5"/>
              </w:rPr>
              <w:t>Activitati de asistenta medicala specializata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Activitati sportive, recreative si distractive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 sportive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Activitati ale bazelor sportive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 activităţi recreative şi distractive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  <w:ins w:id="0" w:author="User" w:date="2019-05-13T12:26:13Z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ins w:id="1" w:author="User" w:date="2019-05-13T12:26:13Z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ins w:id="2" w:author="User" w:date="2019-05-13T12:26:13Z"/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</w:tcPr>
          <w:p>
            <w:pPr>
              <w:pStyle w:val="18"/>
              <w:jc w:val="both"/>
              <w:rPr>
                <w:ins w:id="3" w:author="User" w:date="2019-05-13T12:26:13Z"/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9313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ins w:id="4" w:author="User" w:date="2019-05-13T12:26:13Z"/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color w:val="333333"/>
                <w:spacing w:val="0"/>
                <w:sz w:val="21"/>
                <w:szCs w:val="21"/>
                <w:shd w:val="clear" w:fill="F5F5F5"/>
              </w:rPr>
              <w:t>Activitati ale centrelor de fitness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ins w:id="5" w:author="User" w:date="2019-05-13T12:26:13Z"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jc w:val="both"/>
              <w:rPr>
                <w:ins w:id="6" w:author="User" w:date="2019-05-13T12:26:13Z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Alte activităţi recreative şi distractive n.c.a.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calculatoare, de articole personale şi de uz gospodăresc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09" w:type="dxa"/>
            <w:shd w:val="clear" w:color="auto" w:fill="E6E6E6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shd w:val="clear" w:color="auto" w:fill="D9D9D9"/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109" w:type="dxa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şi alte activităţi de înfrumuseţare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Activităţi de întreţinere corporală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9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color="auto" w:sz="4" w:space="0"/>
            </w:tcBorders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color="auto" w:sz="4" w:space="0"/>
            </w:tcBorders>
            <w:vAlign w:val="center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activitati de servicii n.c.a.</w:t>
            </w:r>
          </w:p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>
            <w:pPr>
              <w:pStyle w:val="18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>
      <w:pPr>
        <w:rPr>
          <w:lang w:val="ro-RO"/>
        </w:rPr>
      </w:pPr>
    </w:p>
    <w:sectPr>
      <w:headerReference r:id="rId3" w:type="default"/>
      <w:footerReference r:id="rId4" w:type="default"/>
      <w:footerReference r:id="rId5" w:type="even"/>
      <w:pgSz w:w="15840" w:h="12240" w:orient="landscape"/>
      <w:pgMar w:top="1356" w:right="851" w:bottom="900" w:left="600" w:header="708" w:footer="708" w:gutter="0"/>
      <w:cols w:space="708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EUAlbertina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t>Anexa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167A9"/>
    <w:multiLevelType w:val="multilevel"/>
    <w:tmpl w:val="411167A9"/>
    <w:lvl w:ilvl="0" w:tentative="0">
      <w:start w:val="5320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hideGrammaticalErrors/>
  <w:documentProtection w:enforcement="0"/>
  <w:defaultTabStop w:val="720"/>
  <w:hyphenationZone w:val="425"/>
  <w:doNotHyphenateCaps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800"/>
  <w:drawingGridVerticalOrigin w:val="1440"/>
  <w:doNotShadeFormData w:val="1"/>
  <w:noPunctuationKerning w:val="1"/>
  <w:characterSpacingControl w:val="compressPunctuation"/>
  <w:doNotValidateAgainstSchema/>
  <w:doNotDemarcateInvalidXml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3574"/>
    <w:rsid w:val="000837E0"/>
    <w:rsid w:val="000859AA"/>
    <w:rsid w:val="00095E78"/>
    <w:rsid w:val="00097813"/>
    <w:rsid w:val="000A4418"/>
    <w:rsid w:val="000B0219"/>
    <w:rsid w:val="000B5281"/>
    <w:rsid w:val="000B5C40"/>
    <w:rsid w:val="000B621D"/>
    <w:rsid w:val="000B7BC6"/>
    <w:rsid w:val="000C0E18"/>
    <w:rsid w:val="000C1470"/>
    <w:rsid w:val="000C18B5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A4A"/>
    <w:rsid w:val="003141BB"/>
    <w:rsid w:val="0032213F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37C6"/>
    <w:rsid w:val="007C14A6"/>
    <w:rsid w:val="007C40B8"/>
    <w:rsid w:val="007D3303"/>
    <w:rsid w:val="007D3DB6"/>
    <w:rsid w:val="007D3EF5"/>
    <w:rsid w:val="007D73D3"/>
    <w:rsid w:val="007E1521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semiHidden="0" w:name="footnote text"/>
    <w:lsdException w:qFormat="1" w:uiPriority="99" w:name="annotation text"/>
    <w:lsdException w:qFormat="1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21"/>
    <w:semiHidden/>
    <w:unhideWhenUsed/>
    <w:qFormat/>
    <w:uiPriority w:val="99"/>
    <w:rPr>
      <w:sz w:val="20"/>
      <w:szCs w:val="20"/>
    </w:rPr>
  </w:style>
  <w:style w:type="paragraph" w:styleId="4">
    <w:name w:val="annotation subject"/>
    <w:basedOn w:val="3"/>
    <w:next w:val="3"/>
    <w:link w:val="22"/>
    <w:semiHidden/>
    <w:unhideWhenUsed/>
    <w:uiPriority w:val="99"/>
    <w:rPr>
      <w:b/>
      <w:bCs/>
      <w:lang w:val="zh-CN" w:eastAsia="zh-CN"/>
    </w:rPr>
  </w:style>
  <w:style w:type="paragraph" w:styleId="5">
    <w:name w:val="footer"/>
    <w:basedOn w:val="1"/>
    <w:uiPriority w:val="0"/>
    <w:pPr>
      <w:tabs>
        <w:tab w:val="center" w:pos="4536"/>
        <w:tab w:val="right" w:pos="9072"/>
      </w:tabs>
    </w:pPr>
  </w:style>
  <w:style w:type="paragraph" w:styleId="6">
    <w:name w:val="footnote text"/>
    <w:basedOn w:val="1"/>
    <w:link w:val="19"/>
    <w:uiPriority w:val="99"/>
    <w:rPr>
      <w:sz w:val="20"/>
      <w:szCs w:val="20"/>
      <w:lang w:val="zh-CN" w:eastAsia="zh-CN"/>
    </w:rPr>
  </w:style>
  <w:style w:type="paragraph" w:styleId="7">
    <w:name w:val="header"/>
    <w:basedOn w:val="1"/>
    <w:link w:val="24"/>
    <w:unhideWhenUsed/>
    <w:qFormat/>
    <w:uiPriority w:val="99"/>
    <w:pPr>
      <w:tabs>
        <w:tab w:val="center" w:pos="4536"/>
        <w:tab w:val="right" w:pos="9072"/>
      </w:tabs>
    </w:pPr>
  </w:style>
  <w:style w:type="paragraph" w:styleId="8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lang w:val="ro-RO" w:eastAsia="ro-RO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mphasis"/>
    <w:qFormat/>
    <w:uiPriority w:val="20"/>
    <w:rPr>
      <w:i/>
      <w:iCs/>
    </w:rPr>
  </w:style>
  <w:style w:type="character" w:styleId="12">
    <w:name w:val="footnote reference"/>
    <w:semiHidden/>
    <w:uiPriority w:val="99"/>
    <w:rPr>
      <w:vertAlign w:val="superscript"/>
    </w:rPr>
  </w:style>
  <w:style w:type="character" w:styleId="13">
    <w:name w:val="Hyperlink"/>
    <w:semiHidden/>
    <w:unhideWhenUsed/>
    <w:uiPriority w:val="99"/>
    <w:rPr>
      <w:color w:val="0000FF"/>
      <w:u w:val="single"/>
    </w:rPr>
  </w:style>
  <w:style w:type="character" w:styleId="14">
    <w:name w:val="page number"/>
    <w:basedOn w:val="9"/>
    <w:qFormat/>
    <w:uiPriority w:val="0"/>
  </w:style>
  <w:style w:type="character" w:styleId="15">
    <w:name w:val="Strong"/>
    <w:qFormat/>
    <w:uiPriority w:val="22"/>
    <w:rPr>
      <w:b/>
      <w:bCs/>
    </w:rPr>
  </w:style>
  <w:style w:type="table" w:styleId="17">
    <w:name w:val="Table Grid"/>
    <w:basedOn w:val="1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8">
    <w:name w:val="Default"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character" w:customStyle="1" w:styleId="19">
    <w:name w:val="Footnote Text Char"/>
    <w:link w:val="6"/>
    <w:uiPriority w:val="99"/>
    <w:rPr>
      <w:sz w:val="20"/>
      <w:szCs w:val="20"/>
    </w:rPr>
  </w:style>
  <w:style w:type="paragraph" w:customStyle="1" w:styleId="20">
    <w:name w:val="Caracter Caracter1 Caracter Char Char Caracter Caracter2 Char Char Caracter Caracter Char Char Caracter Caracter Char Char"/>
    <w:basedOn w:val="1"/>
    <w:qFormat/>
    <w:uiPriority w:val="0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21">
    <w:name w:val="Comment Text Char"/>
    <w:basedOn w:val="9"/>
    <w:link w:val="3"/>
    <w:semiHidden/>
    <w:uiPriority w:val="99"/>
  </w:style>
  <w:style w:type="character" w:customStyle="1" w:styleId="22">
    <w:name w:val="Comment Subject Char"/>
    <w:link w:val="4"/>
    <w:semiHidden/>
    <w:uiPriority w:val="99"/>
    <w:rPr>
      <w:b/>
      <w:bCs/>
    </w:rPr>
  </w:style>
  <w:style w:type="paragraph" w:customStyle="1" w:styleId="23">
    <w:name w:val="CM4"/>
    <w:basedOn w:val="1"/>
    <w:next w:val="1"/>
    <w:qFormat/>
    <w:uiPriority w:val="99"/>
    <w:pPr>
      <w:autoSpaceDE w:val="0"/>
      <w:autoSpaceDN w:val="0"/>
      <w:adjustRightInd w:val="0"/>
    </w:pPr>
    <w:rPr>
      <w:rFonts w:ascii="EUAlbertina" w:hAnsi="EUAlbertina" w:eastAsia="Calibri"/>
      <w:lang w:val="ro-RO"/>
    </w:rPr>
  </w:style>
  <w:style w:type="character" w:customStyle="1" w:styleId="24">
    <w:name w:val="Header Char"/>
    <w:link w:val="7"/>
    <w:qFormat/>
    <w:uiPriority w:val="99"/>
    <w:rPr>
      <w:sz w:val="24"/>
      <w:szCs w:val="24"/>
      <w:lang w:val="en-US" w:eastAsia="en-US"/>
    </w:rPr>
  </w:style>
  <w:style w:type="paragraph" w:customStyle="1" w:styleId="25">
    <w:name w:val="Revision"/>
    <w:hidden/>
    <w:semiHidden/>
    <w:uiPriority w:val="99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DA1587-8ED9-4FC8-AD4B-2416F7A865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SAPARD</Company>
  <Pages>1</Pages>
  <Words>553</Words>
  <Characters>3155</Characters>
  <Lines>26</Lines>
  <Paragraphs>7</Paragraphs>
  <TotalTime>181</TotalTime>
  <ScaleCrop>false</ScaleCrop>
  <LinksUpToDate>false</LinksUpToDate>
  <CharactersWithSpaces>3701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2018-08-29T12:01:00Z</dcterms:created>
  <dc:creator>User</dc:creator>
  <cp:lastModifiedBy>User</cp:lastModifiedBy>
  <cp:lastPrinted>2018-09-05T08:11:00Z</cp:lastPrinted>
  <dcterms:modified xsi:type="dcterms:W3CDTF">2019-05-13T09:30:18Z</dcterms:modified>
  <dc:title>Microsoft Word - CAEN Rev.2.doc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